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8B7" w:rsidRDefault="00DB7E82" w:rsidP="00DB7E82">
      <w:pPr>
        <w:jc w:val="both"/>
        <w:rPr>
          <w:ins w:id="0" w:author="Deb Daum" w:date="2017-03-22T08:13:00Z"/>
        </w:rPr>
        <w:pPrChange w:id="1" w:author="Deb Daum" w:date="2017-03-22T08:22:00Z">
          <w:pPr/>
        </w:pPrChange>
      </w:pPr>
      <w:ins w:id="2" w:author="Deb Daum" w:date="2017-03-22T08:13:00Z">
        <w:r>
          <w:t>ADD TO WAYNE COMMUNITY SCHOOLS POLICIES</w:t>
        </w:r>
      </w:ins>
    </w:p>
    <w:p w:rsidR="00DB7E82" w:rsidRDefault="00DB7E82" w:rsidP="00DB7E82">
      <w:pPr>
        <w:spacing w:after="0"/>
        <w:jc w:val="both"/>
        <w:rPr>
          <w:ins w:id="3" w:author="Deb Daum" w:date="2017-03-22T08:13:00Z"/>
          <w:b/>
        </w:rPr>
        <w:pPrChange w:id="4" w:author="Deb Daum" w:date="2017-03-22T08:22:00Z">
          <w:pPr/>
        </w:pPrChange>
      </w:pPr>
      <w:ins w:id="5" w:author="Deb Daum" w:date="2017-03-22T08:13:00Z">
        <w:r>
          <w:rPr>
            <w:b/>
          </w:rPr>
          <w:t>Policy 2001</w:t>
        </w:r>
      </w:ins>
    </w:p>
    <w:p w:rsidR="00DB7E82" w:rsidRDefault="00DB7E82" w:rsidP="00DB7E82">
      <w:pPr>
        <w:spacing w:after="0"/>
        <w:jc w:val="both"/>
        <w:rPr>
          <w:ins w:id="6" w:author="Deb Daum" w:date="2017-03-22T08:13:00Z"/>
          <w:b/>
        </w:rPr>
        <w:pPrChange w:id="7" w:author="Deb Daum" w:date="2017-03-22T08:22:00Z">
          <w:pPr/>
        </w:pPrChange>
      </w:pPr>
      <w:ins w:id="8" w:author="Deb Daum" w:date="2017-03-22T08:13:00Z">
        <w:r>
          <w:rPr>
            <w:b/>
          </w:rPr>
          <w:t>ADMINISTRATION</w:t>
        </w:r>
      </w:ins>
    </w:p>
    <w:p w:rsidR="00DB7E82" w:rsidRDefault="00DB7E82" w:rsidP="00DB7E82">
      <w:pPr>
        <w:spacing w:after="0"/>
        <w:jc w:val="both"/>
        <w:rPr>
          <w:ins w:id="9" w:author="Deb Daum" w:date="2017-03-22T08:14:00Z"/>
          <w:b/>
        </w:rPr>
        <w:pPrChange w:id="10" w:author="Deb Daum" w:date="2017-03-22T08:22:00Z">
          <w:pPr/>
        </w:pPrChange>
      </w:pPr>
    </w:p>
    <w:p w:rsidR="00DB7E82" w:rsidRDefault="00DB7E82" w:rsidP="00DB7E82">
      <w:pPr>
        <w:spacing w:after="0"/>
        <w:jc w:val="both"/>
        <w:rPr>
          <w:ins w:id="11" w:author="Deb Daum" w:date="2017-03-22T08:14:00Z"/>
          <w:b/>
          <w:u w:val="single"/>
        </w:rPr>
        <w:pPrChange w:id="12" w:author="Deb Daum" w:date="2017-03-22T08:22:00Z">
          <w:pPr/>
        </w:pPrChange>
      </w:pPr>
      <w:ins w:id="13" w:author="Deb Daum" w:date="2017-03-22T08:14:00Z">
        <w:r>
          <w:rPr>
            <w:b/>
            <w:u w:val="single"/>
          </w:rPr>
          <w:t>Purpose and Role of the Administration</w:t>
        </w:r>
      </w:ins>
    </w:p>
    <w:p w:rsidR="00DB7E82" w:rsidRDefault="00DB7E82" w:rsidP="00DB7E82">
      <w:pPr>
        <w:spacing w:after="0"/>
        <w:jc w:val="both"/>
        <w:rPr>
          <w:ins w:id="14" w:author="Deb Daum" w:date="2017-03-22T08:15:00Z"/>
          <w:b/>
          <w:u w:val="single"/>
        </w:rPr>
        <w:pPrChange w:id="15" w:author="Deb Daum" w:date="2017-03-22T08:22:00Z">
          <w:pPr/>
        </w:pPrChange>
      </w:pPr>
    </w:p>
    <w:p w:rsidR="00DB7E82" w:rsidRDefault="00DB7E82" w:rsidP="00DB7E82">
      <w:pPr>
        <w:spacing w:after="0"/>
        <w:jc w:val="both"/>
        <w:rPr>
          <w:ins w:id="16" w:author="Deb Daum" w:date="2017-03-22T08:15:00Z"/>
        </w:rPr>
        <w:pPrChange w:id="17" w:author="Deb Daum" w:date="2017-03-22T08:22:00Z">
          <w:pPr/>
        </w:pPrChange>
      </w:pPr>
      <w:ins w:id="18" w:author="Deb Daum" w:date="2017-03-22T08:15:00Z">
        <w:r>
          <w:t>Proper administration of the schools is vital to a successful educational program.  The District’s administrative organization shall be determined by the Superintendent.</w:t>
        </w:r>
      </w:ins>
    </w:p>
    <w:p w:rsidR="00DB7E82" w:rsidRDefault="00DB7E82" w:rsidP="00DB7E82">
      <w:pPr>
        <w:spacing w:after="0"/>
        <w:jc w:val="both"/>
        <w:rPr>
          <w:ins w:id="19" w:author="Deb Daum" w:date="2017-03-22T08:15:00Z"/>
        </w:rPr>
        <w:pPrChange w:id="20" w:author="Deb Daum" w:date="2017-03-22T08:22:00Z">
          <w:pPr/>
        </w:pPrChange>
      </w:pPr>
    </w:p>
    <w:p w:rsidR="00DB7E82" w:rsidRDefault="00DB7E82" w:rsidP="00DB7E82">
      <w:pPr>
        <w:spacing w:after="0"/>
        <w:jc w:val="both"/>
        <w:rPr>
          <w:ins w:id="21" w:author="Deb Daum" w:date="2017-03-22T08:16:00Z"/>
        </w:rPr>
        <w:pPrChange w:id="22" w:author="Deb Daum" w:date="2017-03-22T08:22:00Z">
          <w:pPr/>
        </w:pPrChange>
      </w:pPr>
      <w:ins w:id="23" w:author="Deb Daum" w:date="2017-03-22T08:15:00Z">
        <w:r>
          <w:t xml:space="preserve">The general purpose of the administrative team shall be to coordinate and supervise, in accordance </w:t>
        </w:r>
      </w:ins>
      <w:ins w:id="24" w:author="Deb Daum" w:date="2017-03-22T08:16:00Z">
        <w:r>
          <w:t>with the</w:t>
        </w:r>
      </w:ins>
      <w:ins w:id="25" w:author="Deb Daum" w:date="2017-03-22T08:15:00Z">
        <w:r>
          <w:t xml:space="preserve"> </w:t>
        </w:r>
      </w:ins>
      <w:ins w:id="26" w:author="Deb Daum" w:date="2017-03-22T08:16:00Z">
        <w:r>
          <w:t>policies of the Board, the creation and operation of an atmosphere in which students learn most effectively.</w:t>
        </w:r>
      </w:ins>
    </w:p>
    <w:p w:rsidR="00DB7E82" w:rsidRDefault="00DB7E82" w:rsidP="00DB7E82">
      <w:pPr>
        <w:spacing w:after="0"/>
        <w:jc w:val="both"/>
        <w:rPr>
          <w:ins w:id="27" w:author="Deb Daum" w:date="2017-03-22T08:16:00Z"/>
        </w:rPr>
        <w:pPrChange w:id="28" w:author="Deb Daum" w:date="2017-03-22T08:22:00Z">
          <w:pPr/>
        </w:pPrChange>
      </w:pPr>
    </w:p>
    <w:p w:rsidR="00DB7E82" w:rsidRDefault="00DB7E82" w:rsidP="00DB7E82">
      <w:pPr>
        <w:spacing w:after="0"/>
        <w:jc w:val="both"/>
        <w:rPr>
          <w:ins w:id="29" w:author="Deb Daum" w:date="2017-03-22T08:17:00Z"/>
        </w:rPr>
        <w:pPrChange w:id="30" w:author="Deb Daum" w:date="2017-03-22T08:22:00Z">
          <w:pPr/>
        </w:pPrChange>
      </w:pPr>
      <w:ins w:id="31" w:author="Deb Daum" w:date="2017-03-22T08:17:00Z">
        <w:r>
          <w:t>Each administrator shall have the authority and responsibility necessary for his/her specific administrative assignment.  Each shall be accountable for the effectiveness with which the administrative assignment is carried out.</w:t>
        </w:r>
      </w:ins>
    </w:p>
    <w:p w:rsidR="00DB7E82" w:rsidRDefault="00DB7E82" w:rsidP="00DB7E82">
      <w:pPr>
        <w:spacing w:after="0"/>
        <w:jc w:val="both"/>
        <w:rPr>
          <w:ins w:id="32" w:author="Deb Daum" w:date="2017-03-22T08:19:00Z"/>
        </w:rPr>
        <w:pPrChange w:id="33" w:author="Deb Daum" w:date="2017-03-22T08:22:00Z">
          <w:pPr/>
        </w:pPrChange>
      </w:pPr>
    </w:p>
    <w:p w:rsidR="00DB7E82" w:rsidRDefault="00DB7E82" w:rsidP="00DB7E82">
      <w:pPr>
        <w:spacing w:after="0"/>
        <w:jc w:val="both"/>
        <w:rPr>
          <w:ins w:id="34" w:author="Deb Daum" w:date="2017-03-22T08:19:00Z"/>
        </w:rPr>
        <w:pPrChange w:id="35" w:author="Deb Daum" w:date="2017-03-22T08:22:00Z">
          <w:pPr/>
        </w:pPrChange>
      </w:pPr>
      <w:ins w:id="36" w:author="Deb Daum" w:date="2017-03-22T08:19:00Z">
        <w:r>
          <w:t>The Board shall be responsible for clearly specifying requirements and expectations of the Superintendent, then holding the Superintendent accountable by evaluating how well those requirements and expectations have been met.</w:t>
        </w:r>
      </w:ins>
    </w:p>
    <w:p w:rsidR="00DB7E82" w:rsidRDefault="00DB7E82" w:rsidP="00DB7E82">
      <w:pPr>
        <w:spacing w:after="0"/>
        <w:jc w:val="both"/>
        <w:rPr>
          <w:ins w:id="37" w:author="Deb Daum" w:date="2017-03-22T08:20:00Z"/>
        </w:rPr>
        <w:pPrChange w:id="38" w:author="Deb Daum" w:date="2017-03-22T08:22:00Z">
          <w:pPr/>
        </w:pPrChange>
      </w:pPr>
    </w:p>
    <w:p w:rsidR="00DB7E82" w:rsidRDefault="00DB7E82" w:rsidP="00DB7E82">
      <w:pPr>
        <w:spacing w:after="0"/>
        <w:jc w:val="both"/>
        <w:rPr>
          <w:ins w:id="39" w:author="Deb Daum" w:date="2017-03-22T08:20:00Z"/>
        </w:rPr>
        <w:pPrChange w:id="40" w:author="Deb Daum" w:date="2017-03-22T08:22:00Z">
          <w:pPr/>
        </w:pPrChange>
      </w:pPr>
      <w:ins w:id="41" w:author="Deb Daum" w:date="2017-03-22T08:20:00Z">
        <w:r>
          <w:t>Major goals of the administrative team shall include but not limited to:</w:t>
        </w:r>
      </w:ins>
    </w:p>
    <w:p w:rsidR="00DB7E82" w:rsidRDefault="00DB7E82" w:rsidP="00DB7E82">
      <w:pPr>
        <w:pStyle w:val="ListParagraph"/>
        <w:numPr>
          <w:ilvl w:val="0"/>
          <w:numId w:val="1"/>
        </w:numPr>
        <w:spacing w:after="0"/>
        <w:jc w:val="both"/>
        <w:rPr>
          <w:ins w:id="42" w:author="Deb Daum" w:date="2017-03-22T08:21:00Z"/>
        </w:rPr>
        <w:pPrChange w:id="43" w:author="Deb Daum" w:date="2017-03-22T08:22:00Z">
          <w:pPr/>
        </w:pPrChange>
      </w:pPr>
      <w:ins w:id="44" w:author="Deb Daum" w:date="2017-03-22T08:21:00Z">
        <w:r>
          <w:t>Managing the District’s various departments and programs effectively;</w:t>
        </w:r>
      </w:ins>
    </w:p>
    <w:p w:rsidR="00DB7E82" w:rsidRDefault="00DB7E82" w:rsidP="00DB7E82">
      <w:pPr>
        <w:pStyle w:val="ListParagraph"/>
        <w:numPr>
          <w:ilvl w:val="0"/>
          <w:numId w:val="1"/>
        </w:numPr>
        <w:spacing w:after="0"/>
        <w:jc w:val="both"/>
        <w:rPr>
          <w:ins w:id="45" w:author="Deb Daum" w:date="2017-03-22T08:21:00Z"/>
        </w:rPr>
        <w:pPrChange w:id="46" w:author="Deb Daum" w:date="2017-03-22T08:22:00Z">
          <w:pPr/>
        </w:pPrChange>
      </w:pPr>
      <w:ins w:id="47" w:author="Deb Daum" w:date="2017-03-22T08:21:00Z">
        <w:r>
          <w:t>Providing professional advice and counsel to the Board and to advisory groups establ</w:t>
        </w:r>
        <w:r w:rsidR="006C2EB0">
          <w:t>ished by Board action.  Preferably, where feasible, this well be done through reviewing alternatives, analyzing advantages and disadvantages of each, and recommending a selection from among alternatives;</w:t>
        </w:r>
      </w:ins>
    </w:p>
    <w:p w:rsidR="006C2EB0" w:rsidRDefault="006C2EB0" w:rsidP="00DB7E82">
      <w:pPr>
        <w:pStyle w:val="ListParagraph"/>
        <w:numPr>
          <w:ilvl w:val="0"/>
          <w:numId w:val="1"/>
        </w:numPr>
        <w:spacing w:after="0"/>
        <w:jc w:val="both"/>
        <w:rPr>
          <w:ins w:id="48" w:author="Deb Daum" w:date="2017-03-22T08:24:00Z"/>
        </w:rPr>
        <w:pPrChange w:id="49" w:author="Deb Daum" w:date="2017-03-22T08:22:00Z">
          <w:pPr/>
        </w:pPrChange>
      </w:pPr>
      <w:ins w:id="50" w:author="Deb Daum" w:date="2017-03-22T08:24:00Z">
        <w:r>
          <w:t xml:space="preserve">Assuring the best and most effective learning programs through the achievement of such </w:t>
        </w:r>
        <w:proofErr w:type="spellStart"/>
        <w:r>
          <w:t>subgoals</w:t>
        </w:r>
        <w:proofErr w:type="spellEnd"/>
        <w:r>
          <w:t xml:space="preserve"> as:</w:t>
        </w:r>
      </w:ins>
    </w:p>
    <w:p w:rsidR="006C2EB0" w:rsidRDefault="006C2EB0" w:rsidP="006C2EB0">
      <w:pPr>
        <w:pStyle w:val="ListParagraph"/>
        <w:numPr>
          <w:ilvl w:val="0"/>
          <w:numId w:val="2"/>
        </w:numPr>
        <w:spacing w:after="0"/>
        <w:jc w:val="both"/>
        <w:rPr>
          <w:ins w:id="51" w:author="Deb Daum" w:date="2017-03-22T08:24:00Z"/>
        </w:rPr>
        <w:pPrChange w:id="52" w:author="Deb Daum" w:date="2017-03-22T08:24:00Z">
          <w:pPr/>
        </w:pPrChange>
      </w:pPr>
      <w:ins w:id="53" w:author="Deb Daum" w:date="2017-03-22T08:24:00Z">
        <w:r>
          <w:t>Providing leadership in keeping abreast of current educational trends;</w:t>
        </w:r>
      </w:ins>
    </w:p>
    <w:p w:rsidR="006C2EB0" w:rsidRDefault="006C2EB0" w:rsidP="006C2EB0">
      <w:pPr>
        <w:pStyle w:val="ListParagraph"/>
        <w:numPr>
          <w:ilvl w:val="0"/>
          <w:numId w:val="2"/>
        </w:numPr>
        <w:spacing w:after="0"/>
        <w:jc w:val="both"/>
        <w:rPr>
          <w:ins w:id="54" w:author="Deb Daum" w:date="2017-03-22T08:25:00Z"/>
        </w:rPr>
        <w:pPrChange w:id="55" w:author="Deb Daum" w:date="2017-03-22T08:24:00Z">
          <w:pPr/>
        </w:pPrChange>
      </w:pPr>
      <w:ins w:id="56" w:author="Deb Daum" w:date="2017-03-22T08:25:00Z">
        <w:r>
          <w:t>Coordinating cooperative efforts to improve learning programs, facilities, equipment, and materials;</w:t>
        </w:r>
      </w:ins>
    </w:p>
    <w:p w:rsidR="006C2EB0" w:rsidRDefault="006C2EB0" w:rsidP="006C2EB0">
      <w:pPr>
        <w:pStyle w:val="ListParagraph"/>
        <w:numPr>
          <w:ilvl w:val="0"/>
          <w:numId w:val="2"/>
        </w:numPr>
        <w:spacing w:after="0"/>
        <w:jc w:val="both"/>
        <w:rPr>
          <w:ins w:id="57" w:author="Deb Daum" w:date="2017-03-22T08:28:00Z"/>
        </w:rPr>
        <w:pPrChange w:id="58" w:author="Deb Daum" w:date="2017-03-22T08:24:00Z">
          <w:pPr/>
        </w:pPrChange>
      </w:pPr>
      <w:ins w:id="59" w:author="Deb Daum" w:date="2017-03-22T08:28:00Z">
        <w:r>
          <w:t>Arranging for staff development necessary to improve learning; and</w:t>
        </w:r>
      </w:ins>
    </w:p>
    <w:p w:rsidR="006C2EB0" w:rsidRDefault="006C2EB0" w:rsidP="006C2EB0">
      <w:pPr>
        <w:pStyle w:val="ListParagraph"/>
        <w:numPr>
          <w:ilvl w:val="0"/>
          <w:numId w:val="2"/>
        </w:numPr>
        <w:spacing w:after="0"/>
        <w:jc w:val="both"/>
        <w:rPr>
          <w:ins w:id="60" w:author="Deb Daum" w:date="2017-03-22T08:28:00Z"/>
        </w:rPr>
        <w:pPrChange w:id="61" w:author="Deb Daum" w:date="2017-03-22T08:24:00Z">
          <w:pPr/>
        </w:pPrChange>
      </w:pPr>
      <w:ins w:id="62" w:author="Deb Daum" w:date="2017-03-22T08:28:00Z">
        <w:r>
          <w:t>Providing means to channel the ideas of staff, students, parents and others into the decision-making process;</w:t>
        </w:r>
      </w:ins>
    </w:p>
    <w:p w:rsidR="006C2EB0" w:rsidRDefault="006C2EB0" w:rsidP="006C2EB0">
      <w:pPr>
        <w:pStyle w:val="ListParagraph"/>
        <w:numPr>
          <w:ilvl w:val="0"/>
          <w:numId w:val="1"/>
        </w:numPr>
        <w:spacing w:after="0"/>
        <w:jc w:val="both"/>
        <w:rPr>
          <w:ins w:id="63" w:author="Deb Daum" w:date="2017-03-22T08:29:00Z"/>
        </w:rPr>
        <w:pPrChange w:id="64" w:author="Deb Daum" w:date="2017-03-22T08:29:00Z">
          <w:pPr/>
        </w:pPrChange>
      </w:pPr>
      <w:ins w:id="65" w:author="Deb Daum" w:date="2017-03-22T08:29:00Z">
        <w:r>
          <w:t>Developing, in conjunction with the Board, both long range (3-5 years) and yearly short-range goals for system improvement.</w:t>
        </w:r>
      </w:ins>
    </w:p>
    <w:p w:rsidR="006C2EB0" w:rsidRDefault="006C2EB0" w:rsidP="006C2EB0">
      <w:pPr>
        <w:spacing w:after="0"/>
        <w:jc w:val="both"/>
        <w:rPr>
          <w:ins w:id="66" w:author="Deb Daum" w:date="2017-03-22T08:30:00Z"/>
        </w:rPr>
        <w:pPrChange w:id="67" w:author="Deb Daum" w:date="2017-03-22T08:30:00Z">
          <w:pPr/>
        </w:pPrChange>
      </w:pPr>
    </w:p>
    <w:p w:rsidR="006C2EB0" w:rsidRDefault="006C2EB0" w:rsidP="006C2EB0">
      <w:pPr>
        <w:spacing w:after="0"/>
        <w:jc w:val="both"/>
        <w:rPr>
          <w:ins w:id="68" w:author="Deb Daum" w:date="2017-03-22T08:31:00Z"/>
        </w:rPr>
        <w:pPrChange w:id="69" w:author="Deb Daum" w:date="2017-03-22T08:30:00Z">
          <w:pPr/>
        </w:pPrChange>
      </w:pPr>
      <w:ins w:id="70" w:author="Deb Daum" w:date="2017-03-22T08:30:00Z">
        <w:r>
          <w:t>Administrative duties and functions shall be evaluated, in part, in terms of contributions made to attaining the District</w:t>
        </w:r>
      </w:ins>
      <w:ins w:id="71" w:author="Deb Daum" w:date="2017-03-22T08:31:00Z">
        <w:r>
          <w:t>’s educational goals.  The Board directs the Superintendent to consult with appropriate staff members in the development of administrative regulations, goals, and procedures.</w:t>
        </w:r>
      </w:ins>
    </w:p>
    <w:p w:rsidR="006C2EB0" w:rsidRDefault="006C2EB0" w:rsidP="006C2EB0">
      <w:pPr>
        <w:spacing w:after="0"/>
        <w:jc w:val="both"/>
        <w:rPr>
          <w:ins w:id="72" w:author="Deb Daum" w:date="2017-03-22T08:32:00Z"/>
        </w:rPr>
        <w:pPrChange w:id="73" w:author="Deb Daum" w:date="2017-03-22T08:30:00Z">
          <w:pPr/>
        </w:pPrChange>
      </w:pPr>
    </w:p>
    <w:p w:rsidR="006C2EB0" w:rsidRPr="00DB7E82" w:rsidRDefault="006C2EB0" w:rsidP="006C2EB0">
      <w:pPr>
        <w:spacing w:after="0"/>
        <w:jc w:val="both"/>
        <w:rPr>
          <w:ins w:id="74" w:author="Deb Daum" w:date="2017-03-22T08:13:00Z"/>
          <w:rPrChange w:id="75" w:author="Deb Daum" w:date="2017-03-22T08:15:00Z">
            <w:rPr>
              <w:ins w:id="76" w:author="Deb Daum" w:date="2017-03-22T08:13:00Z"/>
              <w:b/>
            </w:rPr>
          </w:rPrChange>
        </w:rPr>
        <w:pPrChange w:id="77" w:author="Deb Daum" w:date="2017-03-22T08:30:00Z">
          <w:pPr/>
        </w:pPrChange>
      </w:pPr>
      <w:bookmarkStart w:id="78" w:name="_GoBack"/>
      <w:bookmarkEnd w:id="78"/>
    </w:p>
    <w:p w:rsidR="00DB7E82" w:rsidRPr="00DB7E82" w:rsidRDefault="00DB7E82">
      <w:pPr>
        <w:rPr>
          <w:b/>
          <w:rPrChange w:id="79" w:author="Deb Daum" w:date="2017-03-22T08:13:00Z">
            <w:rPr/>
          </w:rPrChange>
        </w:rPr>
      </w:pPr>
    </w:p>
    <w:sectPr w:rsidR="00DB7E82" w:rsidRPr="00DB7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E6563"/>
    <w:multiLevelType w:val="hybridMultilevel"/>
    <w:tmpl w:val="83E201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B66B08"/>
    <w:multiLevelType w:val="hybridMultilevel"/>
    <w:tmpl w:val="DB0CE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47BD7"/>
    <w:multiLevelType w:val="hybridMultilevel"/>
    <w:tmpl w:val="52DAE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 Daum">
    <w15:presenceInfo w15:providerId="None" w15:userId="Deb Dau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82"/>
    <w:rsid w:val="006C2EB0"/>
    <w:rsid w:val="00C518B7"/>
    <w:rsid w:val="00DB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4644A"/>
  <w15:chartTrackingRefBased/>
  <w15:docId w15:val="{DF9AF65D-D406-4681-B5EB-74FF20A2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8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7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Community Schools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Daum</dc:creator>
  <cp:keywords/>
  <dc:description/>
  <cp:lastModifiedBy>Deb Daum</cp:lastModifiedBy>
  <cp:revision>1</cp:revision>
  <dcterms:created xsi:type="dcterms:W3CDTF">2017-03-22T13:13:00Z</dcterms:created>
  <dcterms:modified xsi:type="dcterms:W3CDTF">2017-03-22T13:32:00Z</dcterms:modified>
</cp:coreProperties>
</file>